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0" w:name="_GoBack"/>
      <w:bookmarkEnd w:id="0"/>
    </w:p>
    <w:p w14:paraId="1645758B" w14:textId="6735AD02" w:rsidR="00650830" w:rsidRPr="0020196D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  <w:rPrChange w:id="1" w:author="Adrianna Komuda" w:date="2024-11-04T13:51:00Z">
            <w:rPr>
              <w:rFonts w:ascii="Cambria" w:hAnsi="Cambria" w:cs="Arial"/>
              <w:sz w:val="21"/>
              <w:szCs w:val="21"/>
            </w:rPr>
          </w:rPrChange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  <w:r w:rsidRPr="0020196D">
        <w:rPr>
          <w:rFonts w:ascii="Cambria" w:hAnsi="Cambria" w:cs="Arial"/>
          <w:sz w:val="21"/>
          <w:szCs w:val="21"/>
        </w:rPr>
        <w:t>nieograniczonego na</w:t>
      </w:r>
      <w:r w:rsidRPr="0020196D">
        <w:rPr>
          <w:rFonts w:ascii="Cambria" w:eastAsia="Times New Roman" w:hAnsi="Cambria" w:cs="Arial"/>
          <w:bCs/>
          <w:lang w:eastAsia="pl-PL"/>
        </w:rPr>
        <w:t xml:space="preserve"> </w:t>
      </w:r>
      <w:r w:rsidRPr="0020196D">
        <w:rPr>
          <w:rFonts w:ascii="Cambria" w:eastAsia="Times New Roman" w:hAnsi="Cambria" w:cs="Arial"/>
          <w:b/>
          <w:lang w:eastAsia="pl-PL"/>
        </w:rPr>
        <w:t xml:space="preserve"> </w:t>
      </w:r>
      <w:r w:rsidRPr="0020196D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del w:id="2" w:author="Adrianna Komuda" w:date="2024-10-10T08:12:00Z">
        <w:r w:rsidRPr="0020196D" w:rsidDel="00AA255C">
          <w:rPr>
            <w:rFonts w:ascii="Cambria" w:eastAsia="Times New Roman" w:hAnsi="Cambria" w:cs="Arial"/>
            <w:bCs/>
            <w:lang w:eastAsia="pl-PL"/>
          </w:rPr>
          <w:delText xml:space="preserve">___________________________________________ </w:delText>
        </w:r>
      </w:del>
      <w:ins w:id="3" w:author="Adrianna Komuda" w:date="2024-10-10T08:12:00Z">
        <w:r w:rsidR="00AA255C" w:rsidRPr="0020196D">
          <w:rPr>
            <w:rFonts w:ascii="Cambria" w:eastAsia="Times New Roman" w:hAnsi="Cambria" w:cs="Arial"/>
            <w:bCs/>
            <w:lang w:eastAsia="pl-PL"/>
            <w:rPrChange w:id="4" w:author="Adrianna Komuda" w:date="2024-11-04T13:51:00Z">
              <w:rPr>
                <w:rFonts w:ascii="Cambria" w:eastAsia="Times New Roman" w:hAnsi="Cambria" w:cs="Arial"/>
                <w:bCs/>
                <w:lang w:eastAsia="pl-PL"/>
              </w:rPr>
            </w:rPrChange>
          </w:rPr>
          <w:t xml:space="preserve">Wyszków </w:t>
        </w:r>
      </w:ins>
      <w:r w:rsidRPr="0020196D">
        <w:rPr>
          <w:rFonts w:ascii="Cambria" w:eastAsia="Times New Roman" w:hAnsi="Cambria" w:cs="Arial"/>
          <w:bCs/>
          <w:lang w:eastAsia="pl-PL"/>
          <w:rPrChange w:id="5" w:author="Adrianna Komuda" w:date="2024-11-04T13:51:00Z">
            <w:rPr>
              <w:rFonts w:ascii="Cambria" w:eastAsia="Times New Roman" w:hAnsi="Cambria" w:cs="Arial"/>
              <w:bCs/>
              <w:lang w:eastAsia="pl-PL"/>
            </w:rPr>
          </w:rPrChange>
        </w:rPr>
        <w:t xml:space="preserve">w roku </w:t>
      </w:r>
      <w:del w:id="6" w:author="Adrianna Komuda" w:date="2024-10-10T08:12:00Z">
        <w:r w:rsidRPr="0020196D" w:rsidDel="00AA255C">
          <w:rPr>
            <w:rFonts w:ascii="Cambria" w:eastAsia="Times New Roman" w:hAnsi="Cambria" w:cs="Arial"/>
            <w:bCs/>
            <w:lang w:eastAsia="pl-PL"/>
            <w:rPrChange w:id="7" w:author="Adrianna Komuda" w:date="2024-11-04T13:51:00Z">
              <w:rPr>
                <w:rFonts w:ascii="Cambria" w:eastAsia="Times New Roman" w:hAnsi="Cambria" w:cs="Arial"/>
                <w:bCs/>
                <w:lang w:eastAsia="pl-PL"/>
              </w:rPr>
            </w:rPrChange>
          </w:rPr>
          <w:delText xml:space="preserve">________” </w:delText>
        </w:r>
      </w:del>
      <w:ins w:id="8" w:author="Adrianna Komuda" w:date="2024-10-10T08:12:00Z">
        <w:r w:rsidR="00AA255C" w:rsidRPr="0020196D">
          <w:rPr>
            <w:rFonts w:ascii="Cambria" w:eastAsia="Times New Roman" w:hAnsi="Cambria" w:cs="Arial"/>
            <w:bCs/>
            <w:lang w:eastAsia="pl-PL"/>
            <w:rPrChange w:id="9" w:author="Adrianna Komuda" w:date="2024-11-04T13:51:00Z">
              <w:rPr>
                <w:rFonts w:ascii="Cambria" w:eastAsia="Times New Roman" w:hAnsi="Cambria" w:cs="Arial"/>
                <w:bCs/>
                <w:lang w:eastAsia="pl-PL"/>
              </w:rPr>
            </w:rPrChange>
          </w:rPr>
          <w:t xml:space="preserve">2025” </w:t>
        </w:r>
      </w:ins>
      <w:r w:rsidRPr="0020196D">
        <w:rPr>
          <w:rFonts w:ascii="Cambria" w:eastAsia="Times New Roman" w:hAnsi="Cambria" w:cs="Arial"/>
          <w:bCs/>
          <w:lang w:eastAsia="pl-PL"/>
          <w:rPrChange w:id="10" w:author="Adrianna Komuda" w:date="2024-11-04T13:51:00Z">
            <w:rPr>
              <w:rFonts w:ascii="Cambria" w:eastAsia="Times New Roman" w:hAnsi="Cambria" w:cs="Arial"/>
              <w:bCs/>
              <w:lang w:eastAsia="pl-PL"/>
            </w:rPr>
          </w:rPrChange>
        </w:rPr>
        <w:t>Pakiet ______,</w:t>
      </w:r>
      <w:r w:rsidRPr="0020196D">
        <w:rPr>
          <w:rFonts w:ascii="Cambria" w:hAnsi="Cambria" w:cs="Arial"/>
          <w:sz w:val="21"/>
          <w:szCs w:val="21"/>
          <w:rPrChange w:id="11" w:author="Adrianna Komuda" w:date="2024-11-04T13:51:00Z">
            <w:rPr>
              <w:rFonts w:ascii="Cambria" w:hAnsi="Cambria" w:cs="Arial"/>
              <w:sz w:val="21"/>
              <w:szCs w:val="21"/>
            </w:rPr>
          </w:rPrChange>
        </w:rPr>
        <w:t xml:space="preserve"> </w:t>
      </w:r>
    </w:p>
    <w:p w14:paraId="01BB20F4" w14:textId="77777777" w:rsidR="00650830" w:rsidRPr="0020196D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  <w:rPrChange w:id="12" w:author="Adrianna Komuda" w:date="2024-11-04T13:51:00Z">
            <w:rPr>
              <w:rFonts w:ascii="Cambria" w:hAnsi="Cambria" w:cs="Arial"/>
              <w:sz w:val="21"/>
              <w:szCs w:val="21"/>
            </w:rPr>
          </w:rPrChange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20196D">
        <w:rPr>
          <w:rFonts w:ascii="Cambria" w:eastAsia="Times New Roman" w:hAnsi="Cambria" w:cs="Arial"/>
          <w:lang w:eastAsia="pl-PL"/>
          <w:rPrChange w:id="13" w:author="Adrianna Komuda" w:date="2024-11-04T13:51:00Z">
            <w:rPr>
              <w:rFonts w:ascii="Cambria" w:eastAsia="Times New Roman" w:hAnsi="Cambria" w:cs="Arial"/>
              <w:lang w:eastAsia="pl-PL"/>
            </w:rPr>
          </w:rPrChange>
        </w:rPr>
        <w:t>J</w:t>
      </w:r>
      <w:r w:rsidR="00650830" w:rsidRPr="0020196D">
        <w:rPr>
          <w:rFonts w:ascii="Cambria" w:eastAsia="Times New Roman" w:hAnsi="Cambria" w:cs="Arial"/>
          <w:lang w:eastAsia="pl-PL"/>
          <w:rPrChange w:id="14" w:author="Adrianna Komuda" w:date="2024-11-04T13:51:00Z">
            <w:rPr>
              <w:rFonts w:ascii="Cambria" w:eastAsia="Times New Roman" w:hAnsi="Cambria" w:cs="Arial"/>
              <w:lang w:eastAsia="pl-PL"/>
            </w:rPr>
          </w:rPrChange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2B76D481" w:rsidR="002C494C" w:rsidDel="002C25AB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del w:id="18" w:author="Jarosław Jerzykowski" w:date="2024-06-18T18:34:00Z"/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9" w:name="_Hlk43743043"/>
      <w:bookmarkStart w:id="20" w:name="_Hlk43743063"/>
      <w:bookmarkStart w:id="21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22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9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0"/>
      <w:bookmarkEnd w:id="22"/>
    </w:p>
    <w:bookmarkEnd w:id="21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24F94" w14:textId="77777777" w:rsidR="00141BB3" w:rsidRDefault="00141BB3" w:rsidP="00A2664D">
      <w:pPr>
        <w:spacing w:after="0" w:line="240" w:lineRule="auto"/>
      </w:pPr>
      <w:r>
        <w:separator/>
      </w:r>
    </w:p>
  </w:endnote>
  <w:endnote w:type="continuationSeparator" w:id="0">
    <w:p w14:paraId="57C2F2E0" w14:textId="77777777" w:rsidR="00141BB3" w:rsidRDefault="00141BB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8C7A8" w14:textId="77777777" w:rsidR="00141BB3" w:rsidRDefault="00141BB3" w:rsidP="00A2664D">
      <w:pPr>
        <w:spacing w:after="0" w:line="240" w:lineRule="auto"/>
      </w:pPr>
      <w:r>
        <w:separator/>
      </w:r>
    </w:p>
  </w:footnote>
  <w:footnote w:type="continuationSeparator" w:id="0">
    <w:p w14:paraId="75C6AAD4" w14:textId="77777777" w:rsidR="00141BB3" w:rsidRDefault="00141BB3" w:rsidP="00A2664D">
      <w:pPr>
        <w:spacing w:after="0" w:line="240" w:lineRule="auto"/>
      </w:pPr>
      <w:r>
        <w:continuationSeparator/>
      </w:r>
    </w:p>
  </w:footnote>
  <w:footnote w:id="1">
    <w:p w14:paraId="234303C9" w14:textId="766CFFD5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ins w:id="15" w:author="Michał Stec" w:date="2024-06-18T12:22:00Z">
        <w:r w:rsidR="00ED7FE1" w:rsidRPr="00ED7FE1">
          <w:rPr>
            <w:rFonts w:ascii="Cambria" w:hAnsi="Cambria" w:cs="Arial"/>
            <w:sz w:val="16"/>
            <w:szCs w:val="16"/>
          </w:rPr>
  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  </w:r>
        <w:r w:rsidR="00ED7FE1">
          <w:rPr>
            <w:rFonts w:ascii="Cambria" w:hAnsi="Cambria" w:cs="Arial"/>
            <w:sz w:val="16"/>
            <w:szCs w:val="16"/>
          </w:rPr>
          <w:t xml:space="preserve"> </w:t>
        </w:r>
      </w:ins>
      <w:del w:id="16" w:author="Michał Stec" w:date="2024-06-18T12:22:00Z">
        <w:r w:rsidRPr="00DE47FC" w:rsidDel="00ED7FE1">
          <w:rPr>
            <w:rFonts w:ascii="Cambria" w:hAnsi="Cambria" w:cs="Arial"/>
            <w:sz w:val="16"/>
            <w:szCs w:val="16"/>
          </w:rPr>
          <w:delText>art. 10 ust. 1, 3, ust. 6 lit. a)–e), ust. 8, 9 i 10, art. 11, 12, 13 i 14 dyrektywy 2014/23/UE, art. 7</w:delText>
        </w:r>
        <w:r w:rsidR="002C494C" w:rsidDel="00ED7FE1">
          <w:rPr>
            <w:rFonts w:ascii="Cambria" w:hAnsi="Cambria" w:cs="Arial"/>
            <w:sz w:val="16"/>
            <w:szCs w:val="16"/>
          </w:rPr>
          <w:delText xml:space="preserve"> lit a)-d), art. </w:delText>
        </w:r>
        <w:r w:rsidRPr="00DE47FC" w:rsidDel="00ED7FE1">
          <w:rPr>
            <w:rFonts w:ascii="Cambria" w:hAnsi="Cambria" w:cs="Arial"/>
            <w:sz w:val="16"/>
            <w:szCs w:val="16"/>
          </w:rPr>
          <w:delText xml:space="preserve">8, art. 10 lit. b)–f) i lit. h)–j) dyrektywy 2014/24/UE, art. 18, art. 21 lit. b)–e) i lit. g)–i), art. 29 i 30 dyrektywy 2014/25/UE oraz art. 13 lit. a)–d), lit. f)–h) i lit. j) dyrektywy 2009/81/WE </w:delText>
        </w:r>
        <w:r w:rsidR="002C494C" w:rsidDel="00ED7FE1">
          <w:rPr>
            <w:rFonts w:ascii="Cambria" w:hAnsi="Cambria" w:cs="Arial"/>
            <w:sz w:val="16"/>
            <w:szCs w:val="16"/>
          </w:rPr>
          <w:delText xml:space="preserve">oraz tytułu VII rozporządzenia (UE, Euratom) 2018/1046 </w:delText>
        </w:r>
      </w:del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7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7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rianna Komuda">
    <w15:presenceInfo w15:providerId="AD" w15:userId="S-1-5-21-1258824510-3303949563-3469234235-440442"/>
  </w15:person>
  <w15:person w15:author="Michał Stec">
    <w15:presenceInfo w15:providerId="None" w15:userId="Michał Stec"/>
  </w15:person>
  <w15:person w15:author="Jarosław Jerzykowski">
    <w15:presenceInfo w15:providerId="Windows Live" w15:userId="097e5ae98f5cf3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41BB3"/>
    <w:rsid w:val="00187069"/>
    <w:rsid w:val="002016D4"/>
    <w:rsid w:val="0020196D"/>
    <w:rsid w:val="002207FF"/>
    <w:rsid w:val="002C25AB"/>
    <w:rsid w:val="002C494C"/>
    <w:rsid w:val="002E4C20"/>
    <w:rsid w:val="00307223"/>
    <w:rsid w:val="0051661B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AA255C"/>
    <w:rsid w:val="00BA0141"/>
    <w:rsid w:val="00BB6203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5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Adrianna Komuda</cp:lastModifiedBy>
  <cp:revision>3</cp:revision>
  <dcterms:created xsi:type="dcterms:W3CDTF">2024-10-10T06:14:00Z</dcterms:created>
  <dcterms:modified xsi:type="dcterms:W3CDTF">2024-11-04T12:51:00Z</dcterms:modified>
</cp:coreProperties>
</file>